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534B0627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40EC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A5477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448758C" w:rsidR="002331A7" w:rsidRPr="00D019D7" w:rsidRDefault="007629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ЖИВОТНА СРЕДИНА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6E5B219B" w:rsidR="002331A7" w:rsidRPr="00A851E7" w:rsidRDefault="00C93432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Вежба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1</w:t>
            </w:r>
            <w:r w:rsidR="00B40EC9">
              <w:rPr>
                <w:rFonts w:ascii="Times New Roman" w:hAnsi="Times New Roman"/>
                <w:b/>
                <w:bCs/>
                <w:lang w:eastAsia="sr-Latn-CS"/>
              </w:rPr>
              <w:t>3</w:t>
            </w:r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: </w:t>
            </w:r>
            <w:proofErr w:type="spellStart"/>
            <w:r w:rsidR="00B40EC9">
              <w:rPr>
                <w:rFonts w:ascii="Times New Roman" w:hAnsi="Times New Roman"/>
                <w:b/>
                <w:bCs/>
                <w:lang w:eastAsia="sr-Latn-CS"/>
              </w:rPr>
              <w:t>Направи</w:t>
            </w:r>
            <w:proofErr w:type="spellEnd"/>
            <w:r w:rsidR="00B40EC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A54775">
              <w:rPr>
                <w:rFonts w:ascii="Times New Roman" w:hAnsi="Times New Roman"/>
                <w:b/>
                <w:bCs/>
                <w:lang w:eastAsia="sr-Latn-CS"/>
              </w:rPr>
              <w:t>хранилицу</w:t>
            </w:r>
            <w:proofErr w:type="spellEnd"/>
            <w:r w:rsidR="00A547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A54775">
              <w:rPr>
                <w:rFonts w:ascii="Times New Roman" w:hAnsi="Times New Roman"/>
                <w:b/>
                <w:bCs/>
                <w:lang w:eastAsia="sr-Latn-CS"/>
              </w:rPr>
              <w:t>за</w:t>
            </w:r>
            <w:proofErr w:type="spellEnd"/>
            <w:r w:rsidR="00A547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A54775">
              <w:rPr>
                <w:rFonts w:ascii="Times New Roman" w:hAnsi="Times New Roman"/>
                <w:b/>
                <w:bCs/>
                <w:lang w:eastAsia="sr-Latn-CS"/>
              </w:rPr>
              <w:t>птице</w:t>
            </w:r>
            <w:proofErr w:type="spellEnd"/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5097104E" w:rsidR="002331A7" w:rsidRPr="00B40EC9" w:rsidRDefault="00D47DD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Вежба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0E37394E" w:rsidR="008130FF" w:rsidRPr="00B40EC9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proofErr w:type="spellStart"/>
            <w:r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практичном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примеру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примењују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A54775"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везана</w:t>
            </w:r>
            <w:proofErr w:type="spellEnd"/>
            <w:r w:rsidR="00A54775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A54775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A54775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A54775">
              <w:rPr>
                <w:rFonts w:ascii="Times New Roman" w:hAnsi="Times New Roman"/>
                <w:color w:val="000000" w:themeColor="text1"/>
                <w:lang w:val="en-US" w:eastAsia="sr-Latn-RS"/>
              </w:rPr>
              <w:t>птице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њиховог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краја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D47DD8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D47DD8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290FEDD0" w:rsidR="0057712F" w:rsidRPr="00D47DD8" w:rsidRDefault="00681689" w:rsidP="00577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A5477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заштите</w:t>
            </w:r>
            <w:proofErr w:type="spellEnd"/>
            <w:r w:rsidR="00A5477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A5477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птица</w:t>
            </w:r>
            <w:proofErr w:type="spellEnd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свога</w:t>
            </w:r>
            <w:proofErr w:type="spellEnd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краја</w:t>
            </w:r>
            <w:proofErr w:type="spellEnd"/>
            <w:r w:rsidR="0057712F"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5584CE1F" w:rsidR="002331A7" w:rsidRPr="00D47DD8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D47DD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D47DD8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D47DD8">
              <w:rPr>
                <w:rFonts w:ascii="Times New Roman" w:hAnsi="Times New Roman"/>
                <w:color w:val="000000" w:themeColor="text1"/>
                <w:lang w:val="sr-Cyrl-RS" w:eastAsia="sr-Latn-CS"/>
              </w:rPr>
              <w:t xml:space="preserve">,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индивидуални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по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групама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03C0AD6A" w:rsidR="002331A7" w:rsidRPr="00D47DD8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D47DD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D47DD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D47DD8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D47DD8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метода </w:t>
            </w:r>
            <w:r w:rsidR="00681689" w:rsidRPr="00D47DD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практичног рада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8E82C4B" w:rsidR="002331A7" w:rsidRPr="00D47DD8" w:rsidRDefault="003E4FCD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,</w:t>
            </w:r>
            <w:r w:rsidR="00730F5E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r w:rsidR="00141350" w:rsidRPr="00141350">
              <w:rPr>
                <w:rFonts w:ascii="Times New Roman" w:hAnsi="Times New Roman"/>
                <w:lang w:val="sr-Cyrl-RS" w:eastAsia="sr-Latn-RS"/>
              </w:rPr>
              <w:t>пластична флаша од 1,5 литара, канап, маказе, смеша сировог семена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EE8D68" w14:textId="77777777" w:rsidR="00141350" w:rsidRDefault="00141350" w:rsidP="007700A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2B2B4479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81689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0A77064" w14:textId="77AB6884" w:rsidR="00141350" w:rsidRPr="00141350" w:rsidRDefault="00141350" w:rsidP="007700A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>објашњава</w:t>
            </w:r>
            <w:proofErr w:type="spellEnd"/>
            <w:r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>данашње</w:t>
            </w:r>
            <w:proofErr w:type="spellEnd"/>
            <w:r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>вежбе</w:t>
            </w:r>
            <w:proofErr w:type="spellEnd"/>
            <w:r w:rsidRPr="00141350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E97AE60" w14:textId="77777777" w:rsidR="00141350" w:rsidRDefault="00141350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B470891" w14:textId="05D59A93" w:rsidR="0048038B" w:rsidRDefault="006C660D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bookmarkStart w:id="0" w:name="_GoBack"/>
            <w:bookmarkEnd w:id="0"/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681689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707B5005" w14:textId="484546F6" w:rsidR="00141350" w:rsidRPr="00141350" w:rsidRDefault="00141350" w:rsidP="00141350">
            <w:pPr>
              <w:spacing w:after="120"/>
              <w:jc w:val="both"/>
              <w:rPr>
                <w:rFonts w:ascii="Times New Roman" w:hAnsi="Times New Roman"/>
                <w:bCs/>
                <w:lang w:val="sr-Cyrl-RS" w:eastAsia="sr-Latn-RS"/>
              </w:rPr>
            </w:pPr>
            <w:proofErr w:type="spellStart"/>
            <w:r w:rsidRPr="00141350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14135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141350">
              <w:rPr>
                <w:rFonts w:ascii="Times New Roman" w:hAnsi="Times New Roman"/>
                <w:bCs/>
                <w:lang w:eastAsia="sr-Latn-RS"/>
              </w:rPr>
              <w:t>објашњава</w:t>
            </w:r>
            <w:proofErr w:type="spellEnd"/>
            <w:r w:rsidRPr="00141350">
              <w:rPr>
                <w:rFonts w:ascii="Times New Roman" w:hAnsi="Times New Roman"/>
                <w:bCs/>
                <w:lang w:eastAsia="sr-Latn-RS"/>
              </w:rPr>
              <w:t xml:space="preserve"> п</w:t>
            </w:r>
            <w:r w:rsidRPr="00141350">
              <w:rPr>
                <w:rFonts w:ascii="Times New Roman" w:hAnsi="Times New Roman"/>
                <w:bCs/>
                <w:lang w:val="sr-Cyrl-RS" w:eastAsia="sr-Latn-RS"/>
              </w:rPr>
              <w:t>оступак рад</w:t>
            </w:r>
            <w:r w:rsidRPr="00141350">
              <w:rPr>
                <w:rFonts w:ascii="Times New Roman" w:hAnsi="Times New Roman"/>
                <w:bCs/>
                <w:lang w:eastAsia="sr-Latn-RS"/>
              </w:rPr>
              <w:t>а</w:t>
            </w:r>
            <w:r w:rsidRPr="00141350">
              <w:rPr>
                <w:rFonts w:ascii="Times New Roman" w:hAnsi="Times New Roman"/>
                <w:bCs/>
                <w:lang w:val="sr-Cyrl-RS" w:eastAsia="sr-Latn-RS"/>
              </w:rPr>
              <w:t>:</w:t>
            </w:r>
          </w:p>
          <w:p w14:paraId="45B9CBBF" w14:textId="6C3A6020" w:rsidR="00141350" w:rsidRPr="00141350" w:rsidRDefault="00141350" w:rsidP="00141350">
            <w:pPr>
              <w:spacing w:after="12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141350">
              <w:rPr>
                <w:rFonts w:ascii="Times New Roman" w:hAnsi="Times New Roman"/>
                <w:lang w:val="sr-Cyrl-RS" w:eastAsia="sr-Latn-RS"/>
              </w:rPr>
              <w:t>1. У присуству старије особе исеци овалан отвор на пластичној флаши око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Pr="00141350">
              <w:rPr>
                <w:rFonts w:ascii="Times New Roman" w:hAnsi="Times New Roman"/>
                <w:lang w:val="sr-Cyrl-RS" w:eastAsia="sr-Latn-RS"/>
              </w:rPr>
              <w:t xml:space="preserve">пет центиметара изнад њеног дна. Испод отвора, провуци дрвену оловку или неку грану кроз флашу тако да она извирује испод отвора. Тако ће птица имати где да слети. </w:t>
            </w:r>
          </w:p>
          <w:p w14:paraId="03CA4904" w14:textId="43D47FDE" w:rsidR="00141350" w:rsidRPr="00141350" w:rsidRDefault="00141350" w:rsidP="00141350">
            <w:pPr>
              <w:spacing w:after="12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141350">
              <w:rPr>
                <w:rFonts w:ascii="Times New Roman" w:hAnsi="Times New Roman"/>
                <w:lang w:val="sr-Cyrl-RS" w:eastAsia="sr-Latn-RS"/>
              </w:rPr>
              <w:t>2. Флашу увежи канапом за дрво тако да чеп буде са горње стране (или канап омотај око отвора флаше па га завежи за грану дрвета).</w:t>
            </w:r>
          </w:p>
          <w:p w14:paraId="025FBDC7" w14:textId="77777777" w:rsidR="00141350" w:rsidRPr="00141350" w:rsidRDefault="00141350" w:rsidP="00141350">
            <w:pPr>
              <w:spacing w:after="12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141350">
              <w:rPr>
                <w:rFonts w:ascii="Times New Roman" w:hAnsi="Times New Roman"/>
                <w:lang w:val="sr-Cyrl-RS" w:eastAsia="sr-Latn-RS"/>
              </w:rPr>
              <w:t>3. Напуни хранилицу семењем до отвора и посматрај птице које слећу на хранилицу. Уколико си у могућности, фотографиши их. Уколико приметиш да птице не слећу на хранилицу, помери је на неко друго, мирније место на дрвету.</w:t>
            </w:r>
          </w:p>
          <w:p w14:paraId="2E002BEC" w14:textId="4A3A4B9A" w:rsidR="00141350" w:rsidRPr="00141350" w:rsidRDefault="00141350" w:rsidP="00141350">
            <w:pPr>
              <w:spacing w:after="12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141350">
              <w:rPr>
                <w:rFonts w:ascii="Times New Roman" w:hAnsi="Times New Roman"/>
                <w:lang w:val="sr-Cyrl-RS" w:eastAsia="sr-Latn-RS"/>
              </w:rPr>
              <w:t>4. Води рачуна да увек има довољно семена у хранилици. Када птице поједу семенке, додај храну кроз чеп са горње стране.</w:t>
            </w:r>
          </w:p>
          <w:p w14:paraId="57A1D227" w14:textId="5FBF766A" w:rsidR="00141350" w:rsidRPr="00141350" w:rsidRDefault="00141350" w:rsidP="00141350">
            <w:pPr>
              <w:spacing w:after="12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141350">
              <w:rPr>
                <w:rFonts w:ascii="Times New Roman" w:hAnsi="Times New Roman"/>
                <w:lang w:val="sr-Cyrl-RS" w:eastAsia="sr-Latn-RS"/>
              </w:rPr>
              <w:t>5. Наредних десет дана у свеску бележи које птице су слетале на хранилицу и фотографиши их. Ако не знаш називе неких птица, замоли одраслу особу да ти помогне или покажи фотографију наставнику и он/она ће ти рећи назив птице.</w:t>
            </w:r>
          </w:p>
          <w:p w14:paraId="760815B4" w14:textId="4F2EA390" w:rsidR="00141350" w:rsidRPr="00141350" w:rsidRDefault="00141350" w:rsidP="00141350">
            <w:pPr>
              <w:spacing w:after="12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141350">
              <w:rPr>
                <w:rFonts w:ascii="Times New Roman" w:hAnsi="Times New Roman"/>
                <w:lang w:val="sr-Cyrl-RS" w:eastAsia="sr-Latn-RS"/>
              </w:rPr>
              <w:t>6. Од фотографија које забележиш направи презентацију у којој ће испод сваке слике писати назив и кратак опис сваке птице. Представи своја запажања одељењу.</w:t>
            </w:r>
            <w:del w:id="1" w:author="Marko Artukovic" w:date="2019-05-02T23:03:00Z">
              <w:r w:rsidRPr="00141350">
                <w:rPr>
                  <w:rFonts w:ascii="Times New Roman" w:hAnsi="Times New Roman"/>
                  <w:lang w:val="sr-Cyrl-RS" w:eastAsia="sr-Latn-RS"/>
                </w:rPr>
                <w:delText xml:space="preserve"> </w:delText>
              </w:r>
            </w:del>
          </w:p>
          <w:p w14:paraId="495D5F46" w14:textId="77777777" w:rsidR="00681689" w:rsidRPr="00681689" w:rsidRDefault="00681689" w:rsidP="00681689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1E1CD972" w14:textId="77777777" w:rsidR="00681689" w:rsidRPr="00681689" w:rsidRDefault="00681689" w:rsidP="00681689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Завршни</w:t>
            </w:r>
            <w:proofErr w:type="spellEnd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део</w:t>
            </w:r>
            <w:proofErr w:type="spellEnd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(10 </w:t>
            </w:r>
            <w:proofErr w:type="spellStart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):</w:t>
            </w:r>
          </w:p>
          <w:p w14:paraId="03FDBDF0" w14:textId="24D15AA5" w:rsidR="00141350" w:rsidRPr="00141350" w:rsidRDefault="00141350" w:rsidP="00141350">
            <w:pPr>
              <w:spacing w:after="120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proofErr w:type="spellStart"/>
            <w:r w:rsidRPr="00141350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14135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141350">
              <w:rPr>
                <w:rFonts w:ascii="Times New Roman" w:hAnsi="Times New Roman"/>
                <w:bCs/>
                <w:lang w:eastAsia="sr-Latn-RS"/>
              </w:rPr>
              <w:t>наводи</w:t>
            </w:r>
            <w:proofErr w:type="spellEnd"/>
            <w:r w:rsidRPr="0014135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141350">
              <w:rPr>
                <w:rFonts w:ascii="Times New Roman" w:hAnsi="Times New Roman"/>
                <w:bCs/>
                <w:lang w:eastAsia="sr-Latn-RS"/>
              </w:rPr>
              <w:t>ученике</w:t>
            </w:r>
            <w:proofErr w:type="spellEnd"/>
            <w:r w:rsidRPr="0014135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141350">
              <w:rPr>
                <w:rFonts w:ascii="Times New Roman" w:hAnsi="Times New Roman"/>
                <w:bCs/>
                <w:lang w:eastAsia="sr-Latn-RS"/>
              </w:rPr>
              <w:t>да</w:t>
            </w:r>
            <w:proofErr w:type="spellEnd"/>
            <w:r w:rsidRPr="0014135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r w:rsidRPr="00141350">
              <w:rPr>
                <w:rFonts w:ascii="Times New Roman" w:hAnsi="Times New Roman"/>
                <w:bCs/>
                <w:lang w:val="sr-Cyrl-RS" w:eastAsia="sr-Latn-RS"/>
              </w:rPr>
              <w:t>закључ</w:t>
            </w:r>
            <w:r w:rsidRPr="00141350">
              <w:rPr>
                <w:rFonts w:ascii="Times New Roman" w:hAnsi="Times New Roman"/>
                <w:bCs/>
                <w:lang w:eastAsia="sr-Latn-RS"/>
              </w:rPr>
              <w:t xml:space="preserve">е </w:t>
            </w:r>
            <w:proofErr w:type="spellStart"/>
            <w:r w:rsidRPr="00141350">
              <w:rPr>
                <w:rFonts w:ascii="Times New Roman" w:hAnsi="Times New Roman"/>
                <w:bCs/>
                <w:lang w:eastAsia="sr-Latn-RS"/>
              </w:rPr>
              <w:t>да</w:t>
            </w:r>
            <w:proofErr w:type="spellEnd"/>
            <w:r w:rsidRPr="00141350">
              <w:rPr>
                <w:rFonts w:ascii="Times New Roman" w:hAnsi="Times New Roman"/>
                <w:bCs/>
                <w:lang w:val="sr-Cyrl-RS" w:eastAsia="sr-Latn-RS"/>
              </w:rPr>
              <w:t>:</w:t>
            </w:r>
            <w:r w:rsidRPr="00141350">
              <w:rPr>
                <w:rFonts w:ascii="Times New Roman" w:hAnsi="Times New Roman"/>
                <w:lang w:val="sr-Cyrl-RS" w:eastAsia="sr-Latn-RS"/>
              </w:rPr>
              <w:t xml:space="preserve"> Човек може да помогне птицама да се прилагоде условима живота у насељеним местима. Хранилицом смо помогли птицама станарицама да лакше преживе зиму.</w:t>
            </w:r>
          </w:p>
          <w:p w14:paraId="5839D39D" w14:textId="768057E4" w:rsidR="007700AE" w:rsidRPr="00A66D3F" w:rsidRDefault="007700AE" w:rsidP="00141350">
            <w:pPr>
              <w:spacing w:line="276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0F873A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sectPr w:rsidR="00592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38DBD" w14:textId="77777777" w:rsidR="003F7CDE" w:rsidRDefault="003F7CDE" w:rsidP="00EF0681">
      <w:r>
        <w:separator/>
      </w:r>
    </w:p>
  </w:endnote>
  <w:endnote w:type="continuationSeparator" w:id="0">
    <w:p w14:paraId="04A1B33F" w14:textId="77777777" w:rsidR="003F7CDE" w:rsidRDefault="003F7CDE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0D337" w14:textId="77777777" w:rsidR="003F7CDE" w:rsidRDefault="003F7CDE" w:rsidP="00EF0681">
      <w:r>
        <w:separator/>
      </w:r>
    </w:p>
  </w:footnote>
  <w:footnote w:type="continuationSeparator" w:id="0">
    <w:p w14:paraId="3DD2F3A8" w14:textId="77777777" w:rsidR="003F7CDE" w:rsidRDefault="003F7CDE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269C"/>
    <w:multiLevelType w:val="hybridMultilevel"/>
    <w:tmpl w:val="C4207ED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" w15:restartNumberingAfterBreak="0">
    <w:nsid w:val="0DDC616C"/>
    <w:multiLevelType w:val="hybridMultilevel"/>
    <w:tmpl w:val="6F72EAB6"/>
    <w:lvl w:ilvl="0" w:tplc="D8E0C13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A42657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BAF7F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162141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1007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044D1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508194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BCB4B7A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E3C4F7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247305E3"/>
    <w:multiLevelType w:val="hybridMultilevel"/>
    <w:tmpl w:val="FCAABA2C"/>
    <w:lvl w:ilvl="0" w:tplc="E0A6D2BA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B0C4C4C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A966D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66A078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03A2D1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E4679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FA2F95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C6EB81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93006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2EC15985"/>
    <w:multiLevelType w:val="hybridMultilevel"/>
    <w:tmpl w:val="12DE4224"/>
    <w:lvl w:ilvl="0" w:tplc="B298F09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150C7A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FB2D8D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12A67D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40E0DA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9A4221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DCCF59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BBE3B3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75A1C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8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64E62"/>
    <w:multiLevelType w:val="hybridMultilevel"/>
    <w:tmpl w:val="E0C697EA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56953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2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3" w15:restartNumberingAfterBreak="0">
    <w:nsid w:val="44164FD6"/>
    <w:multiLevelType w:val="hybridMultilevel"/>
    <w:tmpl w:val="134CCF92"/>
    <w:lvl w:ilvl="0" w:tplc="9A9CFA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F20977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EE9C8E0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0107E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1AEF29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70CB3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D83C9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9414541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4F0CB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5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4F257F46"/>
    <w:multiLevelType w:val="hybridMultilevel"/>
    <w:tmpl w:val="44C83AF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7" w15:restartNumberingAfterBreak="0">
    <w:nsid w:val="51420DC2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8" w15:restartNumberingAfterBreak="0">
    <w:nsid w:val="5205447A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9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61942"/>
    <w:multiLevelType w:val="hybridMultilevel"/>
    <w:tmpl w:val="833E51C0"/>
    <w:lvl w:ilvl="0" w:tplc="84B2035C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2ECAC4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8CD8D8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4A6F57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1E2CCA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148C41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BB28AB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DDEF62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332F4F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1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2" w15:restartNumberingAfterBreak="0">
    <w:nsid w:val="6546077F"/>
    <w:multiLevelType w:val="hybridMultilevel"/>
    <w:tmpl w:val="9B92D2A8"/>
    <w:lvl w:ilvl="0" w:tplc="EE00F54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69F0B1B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7204F2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0F031C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3948F0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400BEC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22AEA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D64881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AD281E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3" w15:restartNumberingAfterBreak="0">
    <w:nsid w:val="6668731E"/>
    <w:multiLevelType w:val="hybridMultilevel"/>
    <w:tmpl w:val="33B401B4"/>
    <w:lvl w:ilvl="0" w:tplc="CD8029D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AFC0E9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920B81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5F601C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A8495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DEE6A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A164000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1EB9F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BFC4FF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4" w15:restartNumberingAfterBreak="0">
    <w:nsid w:val="66B160E4"/>
    <w:multiLevelType w:val="hybridMultilevel"/>
    <w:tmpl w:val="910E44C6"/>
    <w:lvl w:ilvl="0" w:tplc="E4C61F0E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9EF2D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94CA3A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E8C2FE3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5320A0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8462BA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6301D8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522BB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54612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5" w15:restartNumberingAfterBreak="0">
    <w:nsid w:val="755E6BF5"/>
    <w:multiLevelType w:val="hybridMultilevel"/>
    <w:tmpl w:val="ADAAF9C6"/>
    <w:lvl w:ilvl="0" w:tplc="5DBA4472">
      <w:start w:val="1"/>
      <w:numFmt w:val="decimal"/>
      <w:lvlText w:val="%1."/>
      <w:lvlJc w:val="left"/>
      <w:pPr>
        <w:ind w:left="694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787" w:hanging="360"/>
      </w:pPr>
    </w:lvl>
    <w:lvl w:ilvl="2" w:tplc="241A001B" w:tentative="1">
      <w:start w:val="1"/>
      <w:numFmt w:val="lowerRoman"/>
      <w:lvlText w:val="%3."/>
      <w:lvlJc w:val="right"/>
      <w:pPr>
        <w:ind w:left="2507" w:hanging="180"/>
      </w:pPr>
    </w:lvl>
    <w:lvl w:ilvl="3" w:tplc="241A000F" w:tentative="1">
      <w:start w:val="1"/>
      <w:numFmt w:val="decimal"/>
      <w:lvlText w:val="%4."/>
      <w:lvlJc w:val="left"/>
      <w:pPr>
        <w:ind w:left="3227" w:hanging="360"/>
      </w:pPr>
    </w:lvl>
    <w:lvl w:ilvl="4" w:tplc="241A0019" w:tentative="1">
      <w:start w:val="1"/>
      <w:numFmt w:val="lowerLetter"/>
      <w:lvlText w:val="%5."/>
      <w:lvlJc w:val="left"/>
      <w:pPr>
        <w:ind w:left="3947" w:hanging="360"/>
      </w:pPr>
    </w:lvl>
    <w:lvl w:ilvl="5" w:tplc="241A001B" w:tentative="1">
      <w:start w:val="1"/>
      <w:numFmt w:val="lowerRoman"/>
      <w:lvlText w:val="%6."/>
      <w:lvlJc w:val="right"/>
      <w:pPr>
        <w:ind w:left="4667" w:hanging="180"/>
      </w:pPr>
    </w:lvl>
    <w:lvl w:ilvl="6" w:tplc="241A000F" w:tentative="1">
      <w:start w:val="1"/>
      <w:numFmt w:val="decimal"/>
      <w:lvlText w:val="%7."/>
      <w:lvlJc w:val="left"/>
      <w:pPr>
        <w:ind w:left="5387" w:hanging="360"/>
      </w:pPr>
    </w:lvl>
    <w:lvl w:ilvl="7" w:tplc="241A0019" w:tentative="1">
      <w:start w:val="1"/>
      <w:numFmt w:val="lowerLetter"/>
      <w:lvlText w:val="%8."/>
      <w:lvlJc w:val="left"/>
      <w:pPr>
        <w:ind w:left="6107" w:hanging="360"/>
      </w:pPr>
    </w:lvl>
    <w:lvl w:ilvl="8" w:tplc="241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6" w15:restartNumberingAfterBreak="0">
    <w:nsid w:val="765C662B"/>
    <w:multiLevelType w:val="hybridMultilevel"/>
    <w:tmpl w:val="AECC5D02"/>
    <w:lvl w:ilvl="0" w:tplc="A498DF1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1360919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B5000A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F24FD0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2487D5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6B4A4A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20091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283A7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4AC506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num w:numId="1">
    <w:abstractNumId w:val="9"/>
  </w:num>
  <w:num w:numId="2">
    <w:abstractNumId w:val="19"/>
  </w:num>
  <w:num w:numId="3">
    <w:abstractNumId w:val="3"/>
  </w:num>
  <w:num w:numId="4">
    <w:abstractNumId w:val="6"/>
  </w:num>
  <w:num w:numId="5">
    <w:abstractNumId w:val="14"/>
  </w:num>
  <w:num w:numId="6">
    <w:abstractNumId w:val="21"/>
  </w:num>
  <w:num w:numId="7">
    <w:abstractNumId w:val="4"/>
  </w:num>
  <w:num w:numId="8">
    <w:abstractNumId w:val="8"/>
  </w:num>
  <w:num w:numId="9">
    <w:abstractNumId w:val="12"/>
  </w:num>
  <w:num w:numId="10">
    <w:abstractNumId w:val="15"/>
  </w:num>
  <w:num w:numId="11">
    <w:abstractNumId w:val="2"/>
  </w:num>
  <w:num w:numId="12">
    <w:abstractNumId w:val="24"/>
  </w:num>
  <w:num w:numId="13">
    <w:abstractNumId w:val="13"/>
  </w:num>
  <w:num w:numId="14">
    <w:abstractNumId w:val="11"/>
  </w:num>
  <w:num w:numId="15">
    <w:abstractNumId w:val="5"/>
  </w:num>
  <w:num w:numId="16">
    <w:abstractNumId w:val="18"/>
  </w:num>
  <w:num w:numId="17">
    <w:abstractNumId w:val="17"/>
  </w:num>
  <w:num w:numId="18">
    <w:abstractNumId w:val="7"/>
  </w:num>
  <w:num w:numId="19">
    <w:abstractNumId w:val="1"/>
  </w:num>
  <w:num w:numId="20">
    <w:abstractNumId w:val="20"/>
  </w:num>
  <w:num w:numId="21">
    <w:abstractNumId w:val="26"/>
  </w:num>
  <w:num w:numId="22">
    <w:abstractNumId w:val="23"/>
  </w:num>
  <w:num w:numId="23">
    <w:abstractNumId w:val="22"/>
  </w:num>
  <w:num w:numId="24">
    <w:abstractNumId w:val="0"/>
  </w:num>
  <w:num w:numId="25">
    <w:abstractNumId w:val="16"/>
  </w:num>
  <w:num w:numId="26">
    <w:abstractNumId w:val="25"/>
  </w:num>
  <w:num w:numId="2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1350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6816"/>
    <w:rsid w:val="00273743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5786"/>
    <w:rsid w:val="003E4FCD"/>
    <w:rsid w:val="003F7CDE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4F72"/>
    <w:rsid w:val="0057712F"/>
    <w:rsid w:val="005925A9"/>
    <w:rsid w:val="005A1632"/>
    <w:rsid w:val="005A1696"/>
    <w:rsid w:val="005A1E60"/>
    <w:rsid w:val="005A6CBE"/>
    <w:rsid w:val="005B0F29"/>
    <w:rsid w:val="005B7F2A"/>
    <w:rsid w:val="005C72F1"/>
    <w:rsid w:val="005D5281"/>
    <w:rsid w:val="005E16B4"/>
    <w:rsid w:val="005F0CF9"/>
    <w:rsid w:val="006070F5"/>
    <w:rsid w:val="006357C7"/>
    <w:rsid w:val="00644DA5"/>
    <w:rsid w:val="00662368"/>
    <w:rsid w:val="00681689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6FCE"/>
    <w:rsid w:val="0071486F"/>
    <w:rsid w:val="00715851"/>
    <w:rsid w:val="007162CE"/>
    <w:rsid w:val="00724465"/>
    <w:rsid w:val="007255E4"/>
    <w:rsid w:val="00730F5E"/>
    <w:rsid w:val="00734736"/>
    <w:rsid w:val="00750140"/>
    <w:rsid w:val="00750F2D"/>
    <w:rsid w:val="00755953"/>
    <w:rsid w:val="00762951"/>
    <w:rsid w:val="007700AE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D6D0D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B352F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4775"/>
    <w:rsid w:val="00A55C46"/>
    <w:rsid w:val="00A66D3F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0EC9"/>
    <w:rsid w:val="00B41789"/>
    <w:rsid w:val="00B4237E"/>
    <w:rsid w:val="00B50FD2"/>
    <w:rsid w:val="00B54AE4"/>
    <w:rsid w:val="00B55FAD"/>
    <w:rsid w:val="00B560FB"/>
    <w:rsid w:val="00B630B4"/>
    <w:rsid w:val="00B82FE0"/>
    <w:rsid w:val="00B86B3F"/>
    <w:rsid w:val="00BA2806"/>
    <w:rsid w:val="00BB1FF7"/>
    <w:rsid w:val="00BC52CB"/>
    <w:rsid w:val="00BD05BD"/>
    <w:rsid w:val="00BD2C33"/>
    <w:rsid w:val="00BE38DF"/>
    <w:rsid w:val="00BE4858"/>
    <w:rsid w:val="00BF008D"/>
    <w:rsid w:val="00C140D4"/>
    <w:rsid w:val="00C44A3C"/>
    <w:rsid w:val="00C50D4D"/>
    <w:rsid w:val="00C808BA"/>
    <w:rsid w:val="00C80BDE"/>
    <w:rsid w:val="00C8554E"/>
    <w:rsid w:val="00C93432"/>
    <w:rsid w:val="00CB228D"/>
    <w:rsid w:val="00CC297B"/>
    <w:rsid w:val="00CC31DE"/>
    <w:rsid w:val="00CC3C29"/>
    <w:rsid w:val="00CD3E3E"/>
    <w:rsid w:val="00CD61E1"/>
    <w:rsid w:val="00CE705F"/>
    <w:rsid w:val="00CF4E58"/>
    <w:rsid w:val="00CF7303"/>
    <w:rsid w:val="00CF74F7"/>
    <w:rsid w:val="00D0195A"/>
    <w:rsid w:val="00D019D7"/>
    <w:rsid w:val="00D136A9"/>
    <w:rsid w:val="00D14000"/>
    <w:rsid w:val="00D22FE6"/>
    <w:rsid w:val="00D47DD8"/>
    <w:rsid w:val="00D71D40"/>
    <w:rsid w:val="00D71E82"/>
    <w:rsid w:val="00D724A5"/>
    <w:rsid w:val="00D74AA2"/>
    <w:rsid w:val="00D75AEA"/>
    <w:rsid w:val="00D82671"/>
    <w:rsid w:val="00D86AD3"/>
    <w:rsid w:val="00DA2644"/>
    <w:rsid w:val="00DA334A"/>
    <w:rsid w:val="00DC108C"/>
    <w:rsid w:val="00DC351A"/>
    <w:rsid w:val="00DC6244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37F40"/>
    <w:rsid w:val="00F40459"/>
    <w:rsid w:val="00F42A31"/>
    <w:rsid w:val="00F50F6D"/>
    <w:rsid w:val="00F5100B"/>
    <w:rsid w:val="00F8410F"/>
    <w:rsid w:val="00F94D7E"/>
    <w:rsid w:val="00FA2168"/>
    <w:rsid w:val="00FB5C4F"/>
    <w:rsid w:val="00FC01D7"/>
    <w:rsid w:val="00FC4D8A"/>
    <w:rsid w:val="00FC54AB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26EA9-8005-4FC8-AB62-39BC4B0D9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3</cp:revision>
  <dcterms:created xsi:type="dcterms:W3CDTF">2019-11-22T18:27:00Z</dcterms:created>
  <dcterms:modified xsi:type="dcterms:W3CDTF">2019-11-22T18:36:00Z</dcterms:modified>
</cp:coreProperties>
</file>